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4663FEF4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323F81">
        <w:rPr>
          <w:rFonts w:ascii="Arial" w:hAnsi="Arial" w:cs="Arial"/>
          <w:b/>
          <w:bCs/>
          <w:sz w:val="24"/>
          <w:szCs w:val="24"/>
        </w:rPr>
        <w:t>ZP.271.2.</w:t>
      </w:r>
      <w:r w:rsidR="005606E3">
        <w:rPr>
          <w:rFonts w:ascii="Arial" w:hAnsi="Arial" w:cs="Arial"/>
          <w:b/>
          <w:bCs/>
          <w:sz w:val="24"/>
          <w:szCs w:val="24"/>
        </w:rPr>
        <w:t>44</w:t>
      </w:r>
      <w:r w:rsidRPr="00323F81">
        <w:rPr>
          <w:rFonts w:ascii="Arial" w:hAnsi="Arial" w:cs="Arial"/>
          <w:b/>
          <w:bCs/>
          <w:sz w:val="24"/>
          <w:szCs w:val="24"/>
        </w:rPr>
        <w:t>.202</w:t>
      </w:r>
      <w:r w:rsidR="00510D86" w:rsidRPr="00323F81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04B911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11D9A51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Siedziba: ........................................................................................................................</w:t>
      </w:r>
    </w:p>
    <w:p w14:paraId="63F7655D" w14:textId="74AE51D6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telefonu: 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....</w:t>
      </w:r>
      <w:r w:rsidRPr="0060528F">
        <w:rPr>
          <w:rFonts w:ascii="Arial" w:hAnsi="Arial" w:cs="Arial"/>
          <w:sz w:val="24"/>
          <w:szCs w:val="24"/>
        </w:rPr>
        <w:t>.............................................</w:t>
      </w:r>
    </w:p>
    <w:p w14:paraId="24F889FD" w14:textId="54DBDDD2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Email …………………………………………………………………</w:t>
      </w:r>
      <w:r w:rsidR="00F80D3D" w:rsidRPr="0060528F">
        <w:rPr>
          <w:rFonts w:ascii="Arial" w:hAnsi="Arial" w:cs="Arial"/>
          <w:sz w:val="24"/>
          <w:szCs w:val="24"/>
        </w:rPr>
        <w:t>..</w:t>
      </w:r>
      <w:r w:rsidRPr="0060528F">
        <w:rPr>
          <w:rFonts w:ascii="Arial" w:hAnsi="Arial" w:cs="Arial"/>
          <w:sz w:val="24"/>
          <w:szCs w:val="24"/>
        </w:rPr>
        <w:t>……………………….</w:t>
      </w:r>
    </w:p>
    <w:p w14:paraId="6DD26348" w14:textId="293926D4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NIP: 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</w:t>
      </w:r>
      <w:r w:rsidRPr="0060528F">
        <w:rPr>
          <w:rFonts w:ascii="Arial" w:hAnsi="Arial" w:cs="Arial"/>
          <w:sz w:val="24"/>
          <w:szCs w:val="24"/>
        </w:rPr>
        <w:t>........................</w:t>
      </w:r>
    </w:p>
    <w:p w14:paraId="3B37C016" w14:textId="4F77B636" w:rsidR="00D84AAC" w:rsidRPr="0060528F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</w:t>
      </w:r>
      <w:r w:rsidRPr="0060528F">
        <w:rPr>
          <w:rFonts w:ascii="Arial" w:hAnsi="Arial" w:cs="Arial"/>
          <w:sz w:val="24"/>
          <w:szCs w:val="24"/>
        </w:rPr>
        <w:t>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A976D7D" w14:textId="0253D256" w:rsidR="00D84AAC" w:rsidRPr="00D84AAC" w:rsidRDefault="00D84AAC" w:rsidP="00F47CBB">
      <w:pPr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bookmarkStart w:id="0" w:name="_Hlk107840419"/>
      <w:bookmarkStart w:id="1" w:name="_Hlk107840455"/>
      <w:r w:rsidR="00716C36" w:rsidRPr="00716C36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716C36" w:rsidRPr="00716C36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  <w:bookmarkEnd w:id="0"/>
      <w:bookmarkEnd w:id="1"/>
      <w:r w:rsidR="00134666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4E505270" w14:textId="289A9383" w:rsidR="00D84AAC" w:rsidRPr="00CC794A" w:rsidRDefault="00D84AAC" w:rsidP="00F47CBB">
      <w:pPr>
        <w:spacing w:after="12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</w:t>
      </w:r>
      <w:r w:rsidR="00794838" w:rsidRPr="00794838">
        <w:rPr>
          <w:rFonts w:ascii="Arial" w:hAnsi="Arial" w:cs="Arial"/>
          <w:sz w:val="24"/>
          <w:szCs w:val="24"/>
        </w:rPr>
        <w:t>Cen</w:t>
      </w:r>
      <w:r w:rsidR="00E3179F">
        <w:rPr>
          <w:rFonts w:ascii="Arial" w:hAnsi="Arial" w:cs="Arial"/>
          <w:sz w:val="24"/>
          <w:szCs w:val="24"/>
        </w:rPr>
        <w:t>a</w:t>
      </w:r>
      <w:r w:rsidR="00794838" w:rsidRPr="00794838">
        <w:rPr>
          <w:rFonts w:ascii="Arial" w:hAnsi="Arial" w:cs="Arial"/>
          <w:sz w:val="24"/>
          <w:szCs w:val="24"/>
        </w:rPr>
        <w:t xml:space="preserve"> za wykonanie przedmiotu zamówienia tj. zaprojektowanie, zrealizowanie dostawy, montaż i uruchomienie instalacji oraz jej serwisowanie w zaoferowanym okresie gwarancji zgodnie z Załącznikiem nr 1a do SWZ – Kalkulacja cenowa przedstawiamy poniżej:</w:t>
      </w:r>
      <w:r w:rsidR="00707FD1" w:rsidRPr="00707FD1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707FD1" w:rsidRPr="00CC794A">
        <w:rPr>
          <w:rFonts w:ascii="Arial" w:hAnsi="Arial" w:cs="Arial"/>
          <w:b/>
          <w:bCs/>
          <w:i/>
          <w:sz w:val="24"/>
          <w:szCs w:val="24"/>
        </w:rPr>
        <w:t>(* niepotrzebne skreślić)</w:t>
      </w:r>
    </w:p>
    <w:p w14:paraId="7DD08F58" w14:textId="5E1450FD" w:rsidR="00794838" w:rsidRPr="00794838" w:rsidRDefault="003B7DD5" w:rsidP="00471772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3B7DD5">
        <w:rPr>
          <w:rFonts w:ascii="Arial" w:hAnsi="Arial" w:cs="Arial"/>
          <w:b/>
          <w:bCs/>
          <w:sz w:val="24"/>
          <w:szCs w:val="24"/>
          <w:u w:val="single"/>
        </w:rPr>
        <w:t xml:space="preserve">Część </w:t>
      </w:r>
      <w:r w:rsidR="00206EC7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="001175CF">
        <w:rPr>
          <w:rFonts w:ascii="Arial" w:hAnsi="Arial" w:cs="Arial"/>
          <w:b/>
          <w:bCs/>
          <w:sz w:val="24"/>
          <w:szCs w:val="24"/>
          <w:u w:val="single"/>
        </w:rPr>
        <w:t xml:space="preserve"> - </w:t>
      </w:r>
      <w:r w:rsidRPr="003B7DD5">
        <w:rPr>
          <w:rFonts w:ascii="Arial" w:hAnsi="Arial" w:cs="Arial"/>
          <w:b/>
          <w:bCs/>
          <w:sz w:val="24"/>
          <w:szCs w:val="24"/>
          <w:u w:val="single"/>
        </w:rPr>
        <w:t>Dostawa, montaż i uruchomienie fabrycznie nowych instalacji fotowoltaicznych</w:t>
      </w:r>
      <w:r w:rsidR="004670FB">
        <w:rPr>
          <w:rFonts w:ascii="Arial" w:hAnsi="Arial" w:cs="Arial"/>
          <w:b/>
          <w:bCs/>
          <w:sz w:val="24"/>
          <w:szCs w:val="24"/>
          <w:u w:val="single"/>
        </w:rPr>
        <w:t>*</w:t>
      </w:r>
    </w:p>
    <w:p w14:paraId="45182724" w14:textId="4295147C" w:rsidR="00794838" w:rsidRPr="00794838" w:rsidRDefault="001175CF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2" w:name="_Hlk121819466"/>
      <w:r>
        <w:rPr>
          <w:rFonts w:ascii="Arial" w:hAnsi="Arial" w:cs="Arial"/>
          <w:b/>
          <w:sz w:val="24"/>
          <w:szCs w:val="24"/>
        </w:rPr>
        <w:t xml:space="preserve">cena </w:t>
      </w:r>
      <w:r w:rsidR="00794838" w:rsidRPr="00794838">
        <w:rPr>
          <w:rFonts w:ascii="Arial" w:hAnsi="Arial" w:cs="Arial"/>
          <w:b/>
          <w:sz w:val="24"/>
          <w:szCs w:val="24"/>
        </w:rPr>
        <w:t xml:space="preserve">netto </w:t>
      </w:r>
      <w:r w:rsidR="00794838" w:rsidRPr="00794838">
        <w:rPr>
          <w:rFonts w:ascii="Arial" w:hAnsi="Arial" w:cs="Arial"/>
          <w:b/>
          <w:sz w:val="24"/>
          <w:szCs w:val="24"/>
        </w:rPr>
        <w:tab/>
      </w:r>
      <w:r w:rsidR="00794838" w:rsidRPr="00794838">
        <w:rPr>
          <w:rFonts w:ascii="Arial" w:hAnsi="Arial" w:cs="Arial"/>
          <w:b/>
          <w:sz w:val="24"/>
          <w:szCs w:val="24"/>
        </w:rPr>
        <w:tab/>
        <w:t>………………………zł</w:t>
      </w:r>
    </w:p>
    <w:p w14:paraId="4AA279CD" w14:textId="77777777" w:rsidR="00794838" w:rsidRPr="00794838" w:rsidRDefault="00794838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4838">
        <w:rPr>
          <w:rFonts w:ascii="Arial" w:hAnsi="Arial" w:cs="Arial"/>
          <w:b/>
          <w:sz w:val="24"/>
          <w:szCs w:val="24"/>
        </w:rPr>
        <w:t xml:space="preserve">podatek VAT 8% </w:t>
      </w:r>
      <w:r w:rsidRPr="00794838">
        <w:rPr>
          <w:rFonts w:ascii="Arial" w:hAnsi="Arial" w:cs="Arial"/>
          <w:b/>
          <w:sz w:val="24"/>
          <w:szCs w:val="24"/>
        </w:rPr>
        <w:tab/>
        <w:t>……………………... zł</w:t>
      </w:r>
    </w:p>
    <w:p w14:paraId="562792A0" w14:textId="77777777" w:rsidR="00794838" w:rsidRPr="00794838" w:rsidRDefault="00794838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4838">
        <w:rPr>
          <w:rFonts w:ascii="Arial" w:hAnsi="Arial" w:cs="Arial"/>
          <w:b/>
          <w:sz w:val="24"/>
          <w:szCs w:val="24"/>
        </w:rPr>
        <w:t xml:space="preserve">podatek VAT 23% </w:t>
      </w:r>
      <w:r w:rsidRPr="00794838">
        <w:rPr>
          <w:rFonts w:ascii="Arial" w:hAnsi="Arial" w:cs="Arial"/>
          <w:b/>
          <w:sz w:val="24"/>
          <w:szCs w:val="24"/>
        </w:rPr>
        <w:tab/>
        <w:t>……………………... zł</w:t>
      </w:r>
    </w:p>
    <w:p w14:paraId="4730E635" w14:textId="67F3FEF5" w:rsidR="00794838" w:rsidRPr="00794838" w:rsidRDefault="001175CF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cena </w:t>
      </w:r>
      <w:r w:rsidR="00794838" w:rsidRPr="00794838">
        <w:rPr>
          <w:rFonts w:ascii="Arial" w:hAnsi="Arial" w:cs="Arial"/>
          <w:b/>
          <w:sz w:val="24"/>
          <w:szCs w:val="24"/>
        </w:rPr>
        <w:t xml:space="preserve">brutto </w:t>
      </w:r>
      <w:r w:rsidR="00794838" w:rsidRPr="00794838">
        <w:rPr>
          <w:rFonts w:ascii="Arial" w:hAnsi="Arial" w:cs="Arial"/>
          <w:b/>
          <w:sz w:val="24"/>
          <w:szCs w:val="24"/>
        </w:rPr>
        <w:tab/>
      </w:r>
      <w:r w:rsidR="00794838" w:rsidRPr="00794838">
        <w:rPr>
          <w:rFonts w:ascii="Arial" w:hAnsi="Arial" w:cs="Arial"/>
          <w:b/>
          <w:sz w:val="24"/>
          <w:szCs w:val="24"/>
        </w:rPr>
        <w:tab/>
        <w:t>…....………………… zł (słownie: …………………......………….</w:t>
      </w:r>
    </w:p>
    <w:p w14:paraId="39FC502D" w14:textId="0E5F7ADD" w:rsidR="00794838" w:rsidRDefault="00794838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4838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…………………………………………………………………………………………………)</w:t>
      </w:r>
    </w:p>
    <w:p w14:paraId="3907B840" w14:textId="2BDB6FBB" w:rsidR="005606E3" w:rsidRPr="005606E3" w:rsidRDefault="005606E3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606E3">
        <w:rPr>
          <w:rFonts w:ascii="Arial" w:hAnsi="Arial" w:cs="Arial"/>
          <w:b/>
          <w:sz w:val="24"/>
          <w:szCs w:val="24"/>
        </w:rPr>
        <w:lastRenderedPageBreak/>
        <w:t>Oświadczamy, że wydłużamy 72 miesięczny okres Gwarancji jakości o ……….....… miesięcy (od 0 do 48 miesięcy)</w:t>
      </w:r>
      <w:r w:rsidR="00F47CBB">
        <w:rPr>
          <w:rFonts w:ascii="Arial" w:hAnsi="Arial" w:cs="Arial"/>
          <w:b/>
          <w:sz w:val="24"/>
          <w:szCs w:val="24"/>
        </w:rPr>
        <w:t xml:space="preserve"> </w:t>
      </w:r>
      <w:bookmarkStart w:id="3" w:name="_Hlk121823130"/>
      <w:r w:rsidR="00F47CBB">
        <w:rPr>
          <w:rFonts w:ascii="Arial" w:hAnsi="Arial" w:cs="Arial"/>
          <w:b/>
          <w:sz w:val="24"/>
          <w:szCs w:val="24"/>
        </w:rPr>
        <w:t xml:space="preserve">dla Części </w:t>
      </w:r>
      <w:r w:rsidR="00A849BD">
        <w:rPr>
          <w:rFonts w:ascii="Arial" w:hAnsi="Arial" w:cs="Arial"/>
          <w:b/>
          <w:sz w:val="24"/>
          <w:szCs w:val="24"/>
        </w:rPr>
        <w:t>I</w:t>
      </w:r>
      <w:bookmarkEnd w:id="3"/>
    </w:p>
    <w:p w14:paraId="7FF93870" w14:textId="77777777" w:rsidR="005606E3" w:rsidRDefault="005606E3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bookmarkEnd w:id="2"/>
    <w:p w14:paraId="1B038D4C" w14:textId="27BADCA2" w:rsidR="00E3179F" w:rsidRPr="00DE6A25" w:rsidRDefault="003B7DD5" w:rsidP="00471772">
      <w:pPr>
        <w:spacing w:after="120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3B7DD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u w:val="single"/>
          <w:lang w:eastAsia="zh-CN"/>
        </w:rPr>
        <w:t xml:space="preserve">Część </w:t>
      </w:r>
      <w:r w:rsidR="00206EC7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u w:val="single"/>
          <w:lang w:eastAsia="zh-CN"/>
        </w:rPr>
        <w:t>II</w:t>
      </w:r>
      <w:r w:rsidRPr="003B7DD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u w:val="single"/>
          <w:lang w:eastAsia="zh-CN"/>
        </w:rPr>
        <w:t xml:space="preserve"> </w:t>
      </w:r>
      <w:r w:rsidR="001175CF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u w:val="single"/>
          <w:lang w:eastAsia="zh-CN"/>
        </w:rPr>
        <w:t xml:space="preserve">- </w:t>
      </w:r>
      <w:r w:rsidRPr="003B7DD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u w:val="single"/>
          <w:lang w:eastAsia="zh-CN"/>
        </w:rPr>
        <w:t>Dostawa, montaż i uruchomienie fabrycznie nowych  instalacji kolektorów słonecznych</w:t>
      </w:r>
      <w:r w:rsidR="004670F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u w:val="single"/>
          <w:lang w:eastAsia="zh-CN"/>
        </w:rPr>
        <w:t>*</w:t>
      </w:r>
    </w:p>
    <w:p w14:paraId="241BCB6A" w14:textId="22C4E153" w:rsidR="005606E3" w:rsidRPr="005606E3" w:rsidRDefault="001175CF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cena </w:t>
      </w:r>
      <w:r w:rsidR="005606E3" w:rsidRPr="005606E3">
        <w:rPr>
          <w:rFonts w:ascii="Arial" w:hAnsi="Arial" w:cs="Arial"/>
          <w:b/>
          <w:sz w:val="24"/>
          <w:szCs w:val="24"/>
        </w:rPr>
        <w:t xml:space="preserve">netto </w:t>
      </w:r>
      <w:r w:rsidR="005606E3" w:rsidRPr="005606E3">
        <w:rPr>
          <w:rFonts w:ascii="Arial" w:hAnsi="Arial" w:cs="Arial"/>
          <w:b/>
          <w:sz w:val="24"/>
          <w:szCs w:val="24"/>
        </w:rPr>
        <w:tab/>
      </w:r>
      <w:r w:rsidR="005606E3" w:rsidRPr="005606E3">
        <w:rPr>
          <w:rFonts w:ascii="Arial" w:hAnsi="Arial" w:cs="Arial"/>
          <w:b/>
          <w:sz w:val="24"/>
          <w:szCs w:val="24"/>
        </w:rPr>
        <w:tab/>
        <w:t>………………………zł</w:t>
      </w:r>
    </w:p>
    <w:p w14:paraId="595755CE" w14:textId="77777777" w:rsidR="005606E3" w:rsidRPr="005606E3" w:rsidRDefault="005606E3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606E3">
        <w:rPr>
          <w:rFonts w:ascii="Arial" w:hAnsi="Arial" w:cs="Arial"/>
          <w:b/>
          <w:sz w:val="24"/>
          <w:szCs w:val="24"/>
        </w:rPr>
        <w:t xml:space="preserve">podatek VAT 8% </w:t>
      </w:r>
      <w:r w:rsidRPr="005606E3">
        <w:rPr>
          <w:rFonts w:ascii="Arial" w:hAnsi="Arial" w:cs="Arial"/>
          <w:b/>
          <w:sz w:val="24"/>
          <w:szCs w:val="24"/>
        </w:rPr>
        <w:tab/>
        <w:t>……………………... zł</w:t>
      </w:r>
    </w:p>
    <w:p w14:paraId="0683B7CD" w14:textId="77777777" w:rsidR="005606E3" w:rsidRPr="005606E3" w:rsidRDefault="005606E3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606E3">
        <w:rPr>
          <w:rFonts w:ascii="Arial" w:hAnsi="Arial" w:cs="Arial"/>
          <w:b/>
          <w:sz w:val="24"/>
          <w:szCs w:val="24"/>
        </w:rPr>
        <w:t xml:space="preserve">podatek VAT 23% </w:t>
      </w:r>
      <w:r w:rsidRPr="005606E3">
        <w:rPr>
          <w:rFonts w:ascii="Arial" w:hAnsi="Arial" w:cs="Arial"/>
          <w:b/>
          <w:sz w:val="24"/>
          <w:szCs w:val="24"/>
        </w:rPr>
        <w:tab/>
        <w:t>……………………... zł</w:t>
      </w:r>
    </w:p>
    <w:p w14:paraId="062EDF89" w14:textId="6A6117B8" w:rsidR="005606E3" w:rsidRPr="005606E3" w:rsidRDefault="001175CF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cena </w:t>
      </w:r>
      <w:r w:rsidR="005606E3" w:rsidRPr="005606E3">
        <w:rPr>
          <w:rFonts w:ascii="Arial" w:hAnsi="Arial" w:cs="Arial"/>
          <w:b/>
          <w:sz w:val="24"/>
          <w:szCs w:val="24"/>
        </w:rPr>
        <w:t xml:space="preserve">brutto </w:t>
      </w:r>
      <w:r w:rsidR="005606E3" w:rsidRPr="005606E3">
        <w:rPr>
          <w:rFonts w:ascii="Arial" w:hAnsi="Arial" w:cs="Arial"/>
          <w:b/>
          <w:sz w:val="24"/>
          <w:szCs w:val="24"/>
        </w:rPr>
        <w:tab/>
      </w:r>
      <w:r w:rsidR="005606E3" w:rsidRPr="005606E3">
        <w:rPr>
          <w:rFonts w:ascii="Arial" w:hAnsi="Arial" w:cs="Arial"/>
          <w:b/>
          <w:sz w:val="24"/>
          <w:szCs w:val="24"/>
        </w:rPr>
        <w:tab/>
        <w:t>…....………………… zł (słownie: …………………......………….</w:t>
      </w:r>
    </w:p>
    <w:p w14:paraId="4F4236C0" w14:textId="77777777" w:rsidR="005606E3" w:rsidRPr="005606E3" w:rsidRDefault="005606E3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606E3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…………………………………………………………………………………………………)</w:t>
      </w:r>
    </w:p>
    <w:p w14:paraId="02FC5127" w14:textId="251C7520" w:rsidR="005606E3" w:rsidRDefault="005606E3" w:rsidP="008954A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82EB3B8" w14:textId="08956400" w:rsidR="005606E3" w:rsidRPr="005606E3" w:rsidRDefault="005606E3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606E3">
        <w:rPr>
          <w:rFonts w:ascii="Arial" w:hAnsi="Arial" w:cs="Arial"/>
          <w:b/>
          <w:sz w:val="24"/>
          <w:szCs w:val="24"/>
        </w:rPr>
        <w:t>Oświadczamy, że wydłużamy 72 miesięczny okres Gwarancji jakości o ……….....… miesięcy (od 0 do 48 miesięcy)</w:t>
      </w:r>
      <w:r w:rsidR="00F47CBB" w:rsidRPr="00F47CBB">
        <w:rPr>
          <w:rFonts w:ascii="Arial" w:hAnsi="Arial" w:cs="Arial"/>
          <w:b/>
          <w:sz w:val="24"/>
          <w:szCs w:val="24"/>
        </w:rPr>
        <w:t xml:space="preserve"> dla Części </w:t>
      </w:r>
      <w:r w:rsidR="00A849BD">
        <w:rPr>
          <w:rFonts w:ascii="Arial" w:hAnsi="Arial" w:cs="Arial"/>
          <w:b/>
          <w:sz w:val="24"/>
          <w:szCs w:val="24"/>
        </w:rPr>
        <w:t>II</w:t>
      </w:r>
    </w:p>
    <w:p w14:paraId="4FC624D1" w14:textId="77777777" w:rsidR="005606E3" w:rsidRDefault="005606E3" w:rsidP="008954A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C8911F2" w14:textId="3AE021A7" w:rsidR="005606E3" w:rsidRDefault="003B7DD5" w:rsidP="00471772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3B7DD5">
        <w:rPr>
          <w:rFonts w:ascii="Arial" w:hAnsi="Arial" w:cs="Arial"/>
          <w:b/>
          <w:bCs/>
          <w:sz w:val="24"/>
          <w:szCs w:val="24"/>
          <w:u w:val="single"/>
        </w:rPr>
        <w:t xml:space="preserve">Część </w:t>
      </w:r>
      <w:r w:rsidR="00206EC7">
        <w:rPr>
          <w:rFonts w:ascii="Arial" w:hAnsi="Arial" w:cs="Arial"/>
          <w:b/>
          <w:bCs/>
          <w:sz w:val="24"/>
          <w:szCs w:val="24"/>
          <w:u w:val="single"/>
        </w:rPr>
        <w:t>III</w:t>
      </w:r>
      <w:r w:rsidRPr="003B7DD5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1175CF">
        <w:rPr>
          <w:rFonts w:ascii="Arial" w:hAnsi="Arial" w:cs="Arial"/>
          <w:b/>
          <w:bCs/>
          <w:sz w:val="24"/>
          <w:szCs w:val="24"/>
          <w:u w:val="single"/>
        </w:rPr>
        <w:t xml:space="preserve">- </w:t>
      </w:r>
      <w:r w:rsidRPr="003B7DD5">
        <w:rPr>
          <w:rFonts w:ascii="Arial" w:hAnsi="Arial" w:cs="Arial"/>
          <w:b/>
          <w:bCs/>
          <w:sz w:val="24"/>
          <w:szCs w:val="24"/>
          <w:u w:val="single"/>
        </w:rPr>
        <w:t xml:space="preserve">Dostawa, montaż i uruchomienie fabrycznie nowych instalacji  kotłów na </w:t>
      </w:r>
      <w:proofErr w:type="spellStart"/>
      <w:r w:rsidRPr="003B7DD5">
        <w:rPr>
          <w:rFonts w:ascii="Arial" w:hAnsi="Arial" w:cs="Arial"/>
          <w:b/>
          <w:bCs/>
          <w:sz w:val="24"/>
          <w:szCs w:val="24"/>
          <w:u w:val="single"/>
        </w:rPr>
        <w:t>pellet</w:t>
      </w:r>
      <w:proofErr w:type="spellEnd"/>
      <w:r w:rsidRPr="003B7DD5">
        <w:rPr>
          <w:rFonts w:ascii="Arial" w:hAnsi="Arial" w:cs="Arial"/>
          <w:b/>
          <w:bCs/>
          <w:sz w:val="24"/>
          <w:szCs w:val="24"/>
          <w:u w:val="single"/>
        </w:rPr>
        <w:t xml:space="preserve"> w budynkach mieszkalnych</w:t>
      </w:r>
      <w:r w:rsidR="004670FB">
        <w:rPr>
          <w:rFonts w:ascii="Arial" w:hAnsi="Arial" w:cs="Arial"/>
          <w:b/>
          <w:bCs/>
          <w:sz w:val="24"/>
          <w:szCs w:val="24"/>
          <w:u w:val="single"/>
        </w:rPr>
        <w:t>*</w:t>
      </w:r>
    </w:p>
    <w:p w14:paraId="361C69BB" w14:textId="2B748FAF" w:rsidR="005606E3" w:rsidRPr="005606E3" w:rsidRDefault="001175CF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cena </w:t>
      </w:r>
      <w:r w:rsidR="005606E3" w:rsidRPr="005606E3">
        <w:rPr>
          <w:rFonts w:ascii="Arial" w:hAnsi="Arial" w:cs="Arial"/>
          <w:b/>
          <w:sz w:val="24"/>
          <w:szCs w:val="24"/>
        </w:rPr>
        <w:t xml:space="preserve">netto </w:t>
      </w:r>
      <w:r w:rsidR="005606E3" w:rsidRPr="005606E3">
        <w:rPr>
          <w:rFonts w:ascii="Arial" w:hAnsi="Arial" w:cs="Arial"/>
          <w:b/>
          <w:sz w:val="24"/>
          <w:szCs w:val="24"/>
        </w:rPr>
        <w:tab/>
      </w:r>
      <w:r w:rsidR="005606E3" w:rsidRPr="005606E3">
        <w:rPr>
          <w:rFonts w:ascii="Arial" w:hAnsi="Arial" w:cs="Arial"/>
          <w:b/>
          <w:sz w:val="24"/>
          <w:szCs w:val="24"/>
        </w:rPr>
        <w:tab/>
        <w:t>………………………zł</w:t>
      </w:r>
    </w:p>
    <w:p w14:paraId="7B10F20A" w14:textId="77777777" w:rsidR="005606E3" w:rsidRPr="005606E3" w:rsidRDefault="005606E3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606E3">
        <w:rPr>
          <w:rFonts w:ascii="Arial" w:hAnsi="Arial" w:cs="Arial"/>
          <w:b/>
          <w:sz w:val="24"/>
          <w:szCs w:val="24"/>
        </w:rPr>
        <w:t xml:space="preserve">podatek VAT 8% </w:t>
      </w:r>
      <w:r w:rsidRPr="005606E3">
        <w:rPr>
          <w:rFonts w:ascii="Arial" w:hAnsi="Arial" w:cs="Arial"/>
          <w:b/>
          <w:sz w:val="24"/>
          <w:szCs w:val="24"/>
        </w:rPr>
        <w:tab/>
        <w:t>……………………... zł</w:t>
      </w:r>
    </w:p>
    <w:p w14:paraId="542251EF" w14:textId="77777777" w:rsidR="005606E3" w:rsidRPr="005606E3" w:rsidRDefault="005606E3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606E3">
        <w:rPr>
          <w:rFonts w:ascii="Arial" w:hAnsi="Arial" w:cs="Arial"/>
          <w:b/>
          <w:sz w:val="24"/>
          <w:szCs w:val="24"/>
        </w:rPr>
        <w:t xml:space="preserve">podatek VAT 23% </w:t>
      </w:r>
      <w:r w:rsidRPr="005606E3">
        <w:rPr>
          <w:rFonts w:ascii="Arial" w:hAnsi="Arial" w:cs="Arial"/>
          <w:b/>
          <w:sz w:val="24"/>
          <w:szCs w:val="24"/>
        </w:rPr>
        <w:tab/>
        <w:t>……………………... zł</w:t>
      </w:r>
    </w:p>
    <w:p w14:paraId="43AE11AB" w14:textId="46995CD1" w:rsidR="005606E3" w:rsidRPr="005606E3" w:rsidRDefault="001175CF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cena </w:t>
      </w:r>
      <w:r w:rsidR="005606E3" w:rsidRPr="005606E3">
        <w:rPr>
          <w:rFonts w:ascii="Arial" w:hAnsi="Arial" w:cs="Arial"/>
          <w:b/>
          <w:sz w:val="24"/>
          <w:szCs w:val="24"/>
        </w:rPr>
        <w:t xml:space="preserve">brutto </w:t>
      </w:r>
      <w:r w:rsidR="005606E3" w:rsidRPr="005606E3">
        <w:rPr>
          <w:rFonts w:ascii="Arial" w:hAnsi="Arial" w:cs="Arial"/>
          <w:b/>
          <w:sz w:val="24"/>
          <w:szCs w:val="24"/>
        </w:rPr>
        <w:tab/>
      </w:r>
      <w:r w:rsidR="005606E3" w:rsidRPr="005606E3">
        <w:rPr>
          <w:rFonts w:ascii="Arial" w:hAnsi="Arial" w:cs="Arial"/>
          <w:b/>
          <w:sz w:val="24"/>
          <w:szCs w:val="24"/>
        </w:rPr>
        <w:tab/>
        <w:t>…....………………… zł (słownie: …………………......………….</w:t>
      </w:r>
    </w:p>
    <w:p w14:paraId="07E8B0C8" w14:textId="77777777" w:rsidR="005606E3" w:rsidRPr="005606E3" w:rsidRDefault="005606E3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606E3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…………………………………………………………………………………………………)</w:t>
      </w:r>
    </w:p>
    <w:p w14:paraId="54583365" w14:textId="77777777" w:rsidR="005606E3" w:rsidRDefault="005606E3" w:rsidP="008954A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8DC990" w14:textId="6082E2C0" w:rsidR="005606E3" w:rsidRPr="005606E3" w:rsidRDefault="005606E3" w:rsidP="005606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606E3">
        <w:rPr>
          <w:rFonts w:ascii="Arial" w:hAnsi="Arial" w:cs="Arial"/>
          <w:b/>
          <w:sz w:val="24"/>
          <w:szCs w:val="24"/>
        </w:rPr>
        <w:t>Oświadczamy, że wydłużamy 72 miesięczny okres Gwarancji jakości o ……….....… miesięcy (od 0 do 48 miesięcy)</w:t>
      </w:r>
      <w:r w:rsidR="00F47CBB" w:rsidRPr="00F47CBB">
        <w:rPr>
          <w:rFonts w:ascii="Arial" w:hAnsi="Arial" w:cs="Arial"/>
          <w:b/>
          <w:sz w:val="24"/>
          <w:szCs w:val="24"/>
        </w:rPr>
        <w:t xml:space="preserve"> dla Części </w:t>
      </w:r>
      <w:r w:rsidR="00A849BD">
        <w:rPr>
          <w:rFonts w:ascii="Arial" w:hAnsi="Arial" w:cs="Arial"/>
          <w:b/>
          <w:sz w:val="24"/>
          <w:szCs w:val="24"/>
        </w:rPr>
        <w:t>III</w:t>
      </w:r>
    </w:p>
    <w:p w14:paraId="6B583F5B" w14:textId="433023A0" w:rsidR="005606E3" w:rsidRDefault="005606E3" w:rsidP="008954A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D393CF" w14:textId="77777777" w:rsidR="005606E3" w:rsidRDefault="005606E3" w:rsidP="008954A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ED4A7E3" w14:textId="7F563ECF" w:rsidR="00D84AAC" w:rsidRDefault="00F31166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E6A25">
        <w:rPr>
          <w:rFonts w:ascii="Arial" w:hAnsi="Arial" w:cs="Arial"/>
          <w:b/>
          <w:sz w:val="24"/>
          <w:szCs w:val="24"/>
        </w:rPr>
        <w:t xml:space="preserve">Uwaga: </w:t>
      </w:r>
      <w:r w:rsidRPr="00DE6A25">
        <w:rPr>
          <w:rFonts w:ascii="Arial" w:hAnsi="Arial" w:cs="Arial"/>
          <w:bCs/>
          <w:sz w:val="24"/>
          <w:szCs w:val="24"/>
        </w:rPr>
        <w:t>Cena netto za dokumentację projektową nie może przekroczyć 3 % łącznej ceny netto za wykonanie przedmiotu zamówienia</w:t>
      </w:r>
      <w:r w:rsidR="007B2AD6" w:rsidRPr="007B2AD6">
        <w:rPr>
          <w:rFonts w:ascii="Arial" w:eastAsia="Times New Roman" w:hAnsi="Arial" w:cs="Arial"/>
          <w:bCs/>
          <w:color w:val="000000" w:themeColor="text1"/>
          <w:kern w:val="1"/>
          <w:sz w:val="24"/>
          <w:szCs w:val="24"/>
          <w:lang w:eastAsia="zh-CN"/>
        </w:rPr>
        <w:t xml:space="preserve"> </w:t>
      </w:r>
      <w:r w:rsidR="007B2AD6" w:rsidRPr="007B2AD6">
        <w:rPr>
          <w:rFonts w:ascii="Arial" w:hAnsi="Arial" w:cs="Arial"/>
          <w:bCs/>
          <w:sz w:val="24"/>
          <w:szCs w:val="24"/>
        </w:rPr>
        <w:t>w: Części I, Części II, Części III</w:t>
      </w:r>
      <w:r w:rsidRPr="00DE6A25">
        <w:rPr>
          <w:rFonts w:ascii="Arial" w:hAnsi="Arial" w:cs="Arial"/>
          <w:bCs/>
          <w:sz w:val="24"/>
          <w:szCs w:val="24"/>
        </w:rPr>
        <w:t>. W przypadku, gdy Wykonawca wskaże w kalkulacji cenowej – załącznik nr 1a do SWZ za dokumentację projektową cenę netto wyższą niż</w:t>
      </w:r>
      <w:del w:id="4" w:author="Justyna Orżanowska" w:date="2022-12-19T13:13:00Z">
        <w:r w:rsidRPr="00DE6A25" w:rsidDel="00A849BD">
          <w:rPr>
            <w:rFonts w:ascii="Arial" w:hAnsi="Arial" w:cs="Arial"/>
            <w:bCs/>
            <w:sz w:val="24"/>
            <w:szCs w:val="24"/>
          </w:rPr>
          <w:delText xml:space="preserve"> </w:delText>
        </w:r>
      </w:del>
      <w:r w:rsidRPr="00DE6A25">
        <w:rPr>
          <w:rFonts w:ascii="Arial" w:hAnsi="Arial" w:cs="Arial"/>
          <w:bCs/>
          <w:sz w:val="24"/>
          <w:szCs w:val="24"/>
        </w:rPr>
        <w:t xml:space="preserve"> 3 % łącznej ceny netto za wykonanie przedmiotu zamówienia </w:t>
      </w:r>
      <w:r w:rsidR="007B2AD6" w:rsidRPr="007B2AD6">
        <w:rPr>
          <w:rFonts w:ascii="Arial" w:hAnsi="Arial" w:cs="Arial"/>
          <w:bCs/>
          <w:sz w:val="24"/>
          <w:szCs w:val="24"/>
        </w:rPr>
        <w:t xml:space="preserve">w: Części I, Części II, Części III </w:t>
      </w:r>
      <w:r w:rsidRPr="00DE6A25">
        <w:rPr>
          <w:rFonts w:ascii="Arial" w:hAnsi="Arial" w:cs="Arial"/>
          <w:bCs/>
          <w:sz w:val="24"/>
          <w:szCs w:val="24"/>
        </w:rPr>
        <w:t xml:space="preserve">wskazanej w formularzu ofertowym – załącznik nr 1 do SWZ, Zamawiający odrzuci ofertę na podstawie art. 226 ust. 1 pkt. 5) ustawy </w:t>
      </w:r>
      <w:proofErr w:type="spellStart"/>
      <w:r w:rsidRPr="00DE6A25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DE6A25">
        <w:rPr>
          <w:rFonts w:ascii="Arial" w:hAnsi="Arial" w:cs="Arial"/>
          <w:bCs/>
          <w:sz w:val="24"/>
          <w:szCs w:val="24"/>
        </w:rPr>
        <w:t xml:space="preserve"> z zastrzeżeniem art. 223 ust. 2 ustawy </w:t>
      </w:r>
      <w:proofErr w:type="spellStart"/>
      <w:r w:rsidRPr="00DE6A25">
        <w:rPr>
          <w:rFonts w:ascii="Arial" w:hAnsi="Arial" w:cs="Arial"/>
          <w:bCs/>
          <w:sz w:val="24"/>
          <w:szCs w:val="24"/>
        </w:rPr>
        <w:t>Pzp</w:t>
      </w:r>
      <w:proofErr w:type="spellEnd"/>
      <w:r w:rsidR="008954A5" w:rsidRPr="00F31166">
        <w:rPr>
          <w:rFonts w:ascii="Arial" w:hAnsi="Arial" w:cs="Arial"/>
          <w:b/>
          <w:sz w:val="24"/>
          <w:szCs w:val="24"/>
        </w:rPr>
        <w:t>.</w:t>
      </w:r>
    </w:p>
    <w:p w14:paraId="5E7D99DA" w14:textId="77777777" w:rsidR="003B7DD5" w:rsidRPr="00D84AAC" w:rsidRDefault="003B7DD5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79EF970" w14:textId="36C2E2F1" w:rsidR="00794838" w:rsidRPr="00794838" w:rsidRDefault="00794838" w:rsidP="007948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3.</w:t>
      </w:r>
      <w:r w:rsidRPr="00794838">
        <w:rPr>
          <w:rFonts w:ascii="Arial" w:eastAsia="Times New Roman" w:hAnsi="Arial" w:cs="Arial"/>
          <w:kern w:val="2"/>
          <w:sz w:val="24"/>
          <w:szCs w:val="24"/>
          <w:lang w:eastAsia="ar-SA"/>
        </w:rPr>
        <w:t> Termin wykonania zamówienia</w:t>
      </w:r>
      <w:r w:rsidR="003B7DD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dla każdej z </w:t>
      </w:r>
      <w:r w:rsidR="003B7DD5" w:rsidRPr="007205A9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 xml:space="preserve">Części </w:t>
      </w:r>
      <w:r w:rsidR="00206EC7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I</w:t>
      </w:r>
      <w:r w:rsidR="007205A9" w:rsidRPr="007205A9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 xml:space="preserve">, </w:t>
      </w:r>
      <w:r w:rsidR="00206EC7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II</w:t>
      </w:r>
      <w:r w:rsidR="007205A9" w:rsidRPr="007205A9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 xml:space="preserve">, </w:t>
      </w:r>
      <w:r w:rsidR="00206EC7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III</w:t>
      </w:r>
      <w:r w:rsidRPr="007205A9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:</w:t>
      </w:r>
      <w:del w:id="5" w:author="Justyna Orżanowska" w:date="2022-12-13T15:16:00Z">
        <w:r w:rsidRPr="00794838" w:rsidDel="007205A9">
          <w:rPr>
            <w:rFonts w:ascii="Arial" w:eastAsia="Times New Roman" w:hAnsi="Arial" w:cs="Arial"/>
            <w:kern w:val="2"/>
            <w:sz w:val="24"/>
            <w:szCs w:val="24"/>
            <w:lang w:val="x-none" w:eastAsia="zh-CN"/>
          </w:rPr>
          <w:delText xml:space="preserve"> </w:delText>
        </w:r>
      </w:del>
    </w:p>
    <w:p w14:paraId="48D4034C" w14:textId="4C4CD261" w:rsidR="00794838" w:rsidRPr="00794838" w:rsidRDefault="00794838" w:rsidP="007948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9A7F9E">
        <w:rPr>
          <w:rFonts w:ascii="Arial" w:eastAsia="Times New Roman" w:hAnsi="Arial" w:cs="Arial"/>
          <w:kern w:val="2"/>
          <w:sz w:val="24"/>
          <w:szCs w:val="24"/>
          <w:lang w:val="x-none" w:eastAsia="zh-CN"/>
        </w:rPr>
        <w:t>od dnia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val="x-none" w:eastAsia="zh-CN"/>
        </w:rPr>
        <w:t xml:space="preserve"> </w:t>
      </w:r>
      <w:r w:rsidR="00F419A3"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zawarcia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umowy</w:t>
      </w:r>
      <w:r w:rsidRPr="009A7F9E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9A7F9E">
        <w:rPr>
          <w:rFonts w:ascii="Arial" w:eastAsia="Times New Roman" w:hAnsi="Arial" w:cs="Arial"/>
          <w:kern w:val="2"/>
          <w:sz w:val="24"/>
          <w:szCs w:val="24"/>
          <w:lang w:val="x-none" w:eastAsia="zh-CN"/>
        </w:rPr>
        <w:t xml:space="preserve">do dnia 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3</w:t>
      </w:r>
      <w:r w:rsidR="00EE6509"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0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.0</w:t>
      </w:r>
      <w:r w:rsidR="00EE6509"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9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.</w:t>
      </w:r>
      <w:r w:rsidRPr="009A7F9E">
        <w:rPr>
          <w:rFonts w:ascii="Arial" w:eastAsia="Times New Roman" w:hAnsi="Arial" w:cs="Arial"/>
          <w:b/>
          <w:bCs/>
          <w:kern w:val="2"/>
          <w:sz w:val="24"/>
          <w:szCs w:val="24"/>
          <w:lang w:val="x-none" w:eastAsia="zh-CN"/>
        </w:rPr>
        <w:t>202</w:t>
      </w:r>
      <w:r w:rsidR="00F419A3" w:rsidRPr="009A7F9E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3</w:t>
      </w:r>
      <w:r w:rsidRPr="009A7F9E">
        <w:rPr>
          <w:rFonts w:ascii="Arial" w:eastAsia="Times New Roman" w:hAnsi="Arial" w:cs="Arial"/>
          <w:b/>
          <w:bCs/>
          <w:kern w:val="2"/>
          <w:sz w:val="24"/>
          <w:szCs w:val="24"/>
          <w:lang w:val="x-none" w:eastAsia="zh-CN"/>
        </w:rPr>
        <w:t> 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val="x-none" w:eastAsia="zh-CN"/>
        </w:rPr>
        <w:t>r.</w:t>
      </w:r>
      <w:r w:rsidRPr="009A7F9E">
        <w:rPr>
          <w:rFonts w:ascii="Arial" w:eastAsia="Times New Roman" w:hAnsi="Arial" w:cs="Arial"/>
          <w:kern w:val="2"/>
          <w:sz w:val="24"/>
          <w:szCs w:val="24"/>
          <w:lang w:eastAsia="zh-CN"/>
        </w:rPr>
        <w:t>,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Pr="009A7F9E">
        <w:rPr>
          <w:rFonts w:ascii="Arial" w:eastAsia="Times New Roman" w:hAnsi="Arial" w:cs="Arial"/>
          <w:kern w:val="2"/>
          <w:sz w:val="24"/>
          <w:szCs w:val="24"/>
          <w:lang w:eastAsia="zh-CN"/>
        </w:rPr>
        <w:t>w tym: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</w:p>
    <w:p w14:paraId="088F4AA3" w14:textId="77777777" w:rsidR="00794838" w:rsidRPr="00794838" w:rsidRDefault="00794838" w:rsidP="007948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94838">
        <w:rPr>
          <w:rFonts w:ascii="Arial" w:eastAsia="Times New Roman" w:hAnsi="Arial" w:cs="Arial"/>
          <w:kern w:val="2"/>
          <w:sz w:val="24"/>
          <w:szCs w:val="24"/>
          <w:lang w:eastAsia="zh-CN"/>
        </w:rPr>
        <w:t>1) d</w:t>
      </w:r>
      <w:r w:rsidRPr="00794838">
        <w:rPr>
          <w:rFonts w:ascii="Arial" w:eastAsia="Times New Roman" w:hAnsi="Arial" w:cs="Arial"/>
          <w:sz w:val="24"/>
          <w:szCs w:val="24"/>
          <w:lang w:eastAsia="zh-CN"/>
        </w:rPr>
        <w:t xml:space="preserve">okumentacja projektowa: </w:t>
      </w:r>
      <w:r w:rsidRPr="00794838">
        <w:rPr>
          <w:rFonts w:ascii="Arial" w:eastAsia="Times New Roman" w:hAnsi="Arial" w:cs="Arial"/>
          <w:sz w:val="24"/>
          <w:szCs w:val="24"/>
        </w:rPr>
        <w:t xml:space="preserve">przygotowanie i przedstawienie pierwszej partii dokumentacji projektowych instalacji (co najmniej 10 dokumentacji) nastąpi nie później niż w terminie 1 miesiąca od dnia podpisania umowy z tym zastrzeżeniem, iż Wykonawca będzie następnie przedstawiał Zamawiającemu sukcesywnie </w:t>
      </w:r>
      <w:r w:rsidRPr="00794838">
        <w:rPr>
          <w:rFonts w:ascii="Arial" w:eastAsia="Times New Roman" w:hAnsi="Arial" w:cs="Arial"/>
          <w:sz w:val="24"/>
          <w:szCs w:val="24"/>
        </w:rPr>
        <w:lastRenderedPageBreak/>
        <w:t>opracowane dokumentacje projektowe w celu ich zatwierdzenia i jak najszybszego rozpoczęcia wykonawstwa w tych lokalizacjach, dla których dokumentacje zostały już zatwierdzone;</w:t>
      </w:r>
    </w:p>
    <w:p w14:paraId="7C2F0263" w14:textId="26DB69D0" w:rsidR="00794838" w:rsidRPr="00794838" w:rsidRDefault="00794838" w:rsidP="007948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9A7F9E">
        <w:rPr>
          <w:rFonts w:ascii="Arial" w:eastAsia="Times New Roman" w:hAnsi="Arial" w:cs="Arial"/>
          <w:kern w:val="2"/>
          <w:sz w:val="24"/>
          <w:szCs w:val="24"/>
          <w:lang w:eastAsia="zh-CN"/>
        </w:rPr>
        <w:t>2) wykonanie robót na obiektach odbiorców do dnia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3</w:t>
      </w:r>
      <w:r w:rsidR="00EE6509"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0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.0</w:t>
      </w:r>
      <w:r w:rsidR="00EE6509"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9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.202</w:t>
      </w:r>
      <w:r w:rsidR="00F419A3"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3</w:t>
      </w:r>
      <w:r w:rsidRPr="009A7F9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r.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00D05D00" w14:textId="652EFCEB" w:rsidR="00676C66" w:rsidRDefault="00676C66" w:rsidP="00676C66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676C66">
        <w:rPr>
          <w:rFonts w:ascii="Arial" w:hAnsi="Arial" w:cs="Arial"/>
          <w:sz w:val="24"/>
          <w:szCs w:val="24"/>
          <w:lang w:eastAsia="ar-SA"/>
        </w:rPr>
        <w:lastRenderedPageBreak/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676C66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676C66">
        <w:rPr>
          <w:rFonts w:ascii="Arial" w:hAnsi="Arial" w:cs="Arial"/>
          <w:sz w:val="24"/>
          <w:szCs w:val="24"/>
          <w:lang w:eastAsia="ar-SA"/>
        </w:rPr>
        <w:t xml:space="preserve"> i art. 7 ust. 1 pkt 1-3 ustawy z dnia 13 kwietnia 2022r. o szczególnych rozwiązaniach w zakresie przeciwdziałania wspieraniu agresji na Ukrainę oraz służących ochronie bezpieczeństwa narodowego oraz w zakresie wskazanym przez Zamawiającego w ogłoszeniu o zamówieniu oraz w SWZ, a odnoszącym się do art. 109 ust. 1 pkt 4 ustawy </w:t>
      </w:r>
      <w:proofErr w:type="spellStart"/>
      <w:r w:rsidRPr="00676C66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676C66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2DD5DEC8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</w:t>
      </w:r>
      <w:r w:rsidRPr="00C83CBF">
        <w:rPr>
          <w:rFonts w:ascii="Arial" w:hAnsi="Arial" w:cs="Arial"/>
          <w:sz w:val="24"/>
          <w:szCs w:val="24"/>
          <w:lang w:eastAsia="ar-SA"/>
        </w:rPr>
        <w:t>Oświadczamy</w:t>
      </w:r>
      <w:r w:rsidRPr="00D84AAC">
        <w:rPr>
          <w:rFonts w:ascii="Arial" w:hAnsi="Arial" w:cs="Arial"/>
          <w:sz w:val="24"/>
          <w:szCs w:val="24"/>
          <w:lang w:eastAsia="ar-SA"/>
        </w:rPr>
        <w:t>, że spełniamy wszystkie warunki udziału w postępowaniu określone</w:t>
      </w:r>
      <w:r w:rsidRPr="00C83CBF">
        <w:rPr>
          <w:rFonts w:ascii="Arial" w:hAnsi="Arial" w:cs="Arial"/>
          <w:sz w:val="24"/>
          <w:szCs w:val="24"/>
          <w:lang w:eastAsia="ar-SA"/>
        </w:rPr>
        <w:t>,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152990C3" w14:textId="77777777" w:rsidR="001175CF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C83CBF">
        <w:rPr>
          <w:rFonts w:ascii="Arial" w:hAnsi="Arial" w:cs="Arial"/>
          <w:b/>
          <w:sz w:val="24"/>
          <w:szCs w:val="24"/>
        </w:rPr>
        <w:t>8.</w:t>
      </w:r>
      <w:r w:rsidRPr="00C83CBF">
        <w:rPr>
          <w:rFonts w:ascii="Arial" w:hAnsi="Arial" w:cs="Arial"/>
          <w:sz w:val="24"/>
          <w:szCs w:val="24"/>
        </w:rPr>
        <w:t> Wymagane wadium w wysokości:</w:t>
      </w:r>
      <w:r w:rsidRPr="00C83CB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bookmarkStart w:id="6" w:name="_Hlk99013117"/>
    </w:p>
    <w:bookmarkEnd w:id="6"/>
    <w:p w14:paraId="7187B9CC" w14:textId="7B661189" w:rsidR="001175CF" w:rsidRPr="001175CF" w:rsidRDefault="001175CF" w:rsidP="001175C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</w:pPr>
      <w:r w:rsidRPr="001175CF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 xml:space="preserve">Część </w:t>
      </w:r>
      <w:r w:rsidR="00206EC7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I</w:t>
      </w:r>
      <w:r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*</w:t>
      </w:r>
      <w:r w:rsidRPr="001175CF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 xml:space="preserve"> – 75 413,00 zł </w:t>
      </w:r>
      <w:r w:rsidRPr="001175CF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val="x-none" w:eastAsia="zh-CN"/>
        </w:rPr>
        <w:t xml:space="preserve">(słownie: </w:t>
      </w:r>
      <w:r w:rsidRPr="001175CF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  <w:t>siedemdziesiąt pięć tysięcy czterysta trzynaście złotych 00/100</w:t>
      </w:r>
      <w:r w:rsidRPr="001175CF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val="x-none" w:eastAsia="zh-CN"/>
        </w:rPr>
        <w:t>)</w:t>
      </w:r>
    </w:p>
    <w:p w14:paraId="7EEFBFAA" w14:textId="0F3AA036" w:rsidR="001175CF" w:rsidRPr="001175CF" w:rsidRDefault="001175CF" w:rsidP="001175C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</w:pPr>
      <w:r w:rsidRPr="001175CF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 xml:space="preserve">Część </w:t>
      </w:r>
      <w:r w:rsidR="00206EC7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II</w:t>
      </w:r>
      <w:r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*</w:t>
      </w:r>
      <w:r w:rsidRPr="001175CF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 xml:space="preserve"> – 11 631,00 zł </w:t>
      </w:r>
      <w:r w:rsidRPr="001175CF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val="x-none" w:eastAsia="zh-CN"/>
        </w:rPr>
        <w:t>(słownie:</w:t>
      </w:r>
      <w:r w:rsidRPr="001175CF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  <w:t xml:space="preserve"> jedenaście tysięcy sześćset trzydzieści jeden złotych 00/100</w:t>
      </w:r>
      <w:r w:rsidRPr="001175CF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val="x-none" w:eastAsia="zh-CN"/>
        </w:rPr>
        <w:t>)</w:t>
      </w:r>
    </w:p>
    <w:p w14:paraId="34822F85" w14:textId="308F3897" w:rsidR="001175CF" w:rsidRDefault="001175CF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1175CF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 xml:space="preserve">Część </w:t>
      </w:r>
      <w:r w:rsidR="00206EC7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III</w:t>
      </w:r>
      <w:r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*</w:t>
      </w:r>
      <w:r w:rsidRPr="001175CF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 xml:space="preserve"> – 6</w:t>
      </w:r>
      <w:r w:rsidR="00CB14F0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 </w:t>
      </w:r>
      <w:r w:rsidRPr="001175CF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862</w:t>
      </w:r>
      <w:r w:rsidR="00CB14F0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,00</w:t>
      </w:r>
      <w:r w:rsidRPr="001175CF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 xml:space="preserve"> zł </w:t>
      </w:r>
      <w:r w:rsidRPr="001175CF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val="x-none" w:eastAsia="zh-CN"/>
        </w:rPr>
        <w:t xml:space="preserve">(słownie: </w:t>
      </w:r>
      <w:r w:rsidRPr="001175CF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  <w:t>sześć tysięcy osiemset sześćdziesiąt dwa złote 00/100</w:t>
      </w:r>
      <w:r w:rsidRPr="001175CF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val="x-none" w:eastAsia="zh-CN"/>
        </w:rPr>
        <w:t>)</w:t>
      </w:r>
    </w:p>
    <w:p w14:paraId="358E641A" w14:textId="77E51887" w:rsidR="00D84AAC" w:rsidRPr="00C83CBF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C83CBF">
        <w:rPr>
          <w:rFonts w:ascii="Arial" w:hAnsi="Arial" w:cs="Arial"/>
          <w:sz w:val="24"/>
          <w:szCs w:val="24"/>
        </w:rPr>
        <w:t>zostało wniesione w dniu .........</w:t>
      </w:r>
      <w:r w:rsidR="005D351D">
        <w:rPr>
          <w:rFonts w:ascii="Arial" w:hAnsi="Arial" w:cs="Arial"/>
          <w:sz w:val="24"/>
          <w:szCs w:val="24"/>
        </w:rPr>
        <w:t>.....</w:t>
      </w:r>
      <w:r w:rsidRPr="00C83CBF">
        <w:rPr>
          <w:rFonts w:ascii="Arial" w:hAnsi="Arial" w:cs="Arial"/>
          <w:sz w:val="24"/>
          <w:szCs w:val="24"/>
        </w:rPr>
        <w:t>.......</w:t>
      </w:r>
      <w:r w:rsidR="00290634" w:rsidRPr="00C83CBF">
        <w:rPr>
          <w:rFonts w:ascii="Arial" w:hAnsi="Arial" w:cs="Arial"/>
          <w:sz w:val="24"/>
          <w:szCs w:val="24"/>
        </w:rPr>
        <w:t>......</w:t>
      </w:r>
      <w:r w:rsidRPr="00C83CBF">
        <w:rPr>
          <w:rFonts w:ascii="Arial" w:hAnsi="Arial" w:cs="Arial"/>
          <w:sz w:val="24"/>
          <w:szCs w:val="24"/>
        </w:rPr>
        <w:t xml:space="preserve"> w formie ….......</w:t>
      </w:r>
      <w:r w:rsidR="005D351D">
        <w:rPr>
          <w:rFonts w:ascii="Arial" w:hAnsi="Arial" w:cs="Arial"/>
          <w:sz w:val="24"/>
          <w:szCs w:val="24"/>
        </w:rPr>
        <w:t>.....</w:t>
      </w:r>
      <w:r w:rsidRPr="00C83CBF">
        <w:rPr>
          <w:rFonts w:ascii="Arial" w:hAnsi="Arial" w:cs="Arial"/>
          <w:sz w:val="24"/>
          <w:szCs w:val="24"/>
        </w:rPr>
        <w:t>......</w:t>
      </w:r>
      <w:r w:rsidR="00290634" w:rsidRPr="00C83CBF">
        <w:rPr>
          <w:rFonts w:ascii="Arial" w:hAnsi="Arial" w:cs="Arial"/>
          <w:sz w:val="24"/>
          <w:szCs w:val="24"/>
        </w:rPr>
        <w:t>.</w:t>
      </w:r>
      <w:r w:rsidRPr="00C83CBF">
        <w:rPr>
          <w:rFonts w:ascii="Arial" w:hAnsi="Arial" w:cs="Arial"/>
          <w:sz w:val="24"/>
          <w:szCs w:val="24"/>
        </w:rPr>
        <w:t>.....</w:t>
      </w:r>
      <w:r w:rsidR="00F419A3" w:rsidRPr="00C83CBF">
        <w:rPr>
          <w:rFonts w:ascii="Arial" w:hAnsi="Arial" w:cs="Arial"/>
          <w:sz w:val="24"/>
          <w:szCs w:val="24"/>
        </w:rPr>
        <w:t>........</w:t>
      </w:r>
      <w:r w:rsidRPr="00C83CBF">
        <w:rPr>
          <w:rFonts w:ascii="Arial" w:hAnsi="Arial" w:cs="Arial"/>
          <w:sz w:val="24"/>
          <w:szCs w:val="24"/>
        </w:rPr>
        <w:t>..................</w:t>
      </w:r>
    </w:p>
    <w:p w14:paraId="2A8927B4" w14:textId="408C8316" w:rsidR="002242B2" w:rsidRDefault="002242B2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83CBF">
        <w:rPr>
          <w:rFonts w:ascii="Arial" w:hAnsi="Arial" w:cs="Arial"/>
          <w:sz w:val="24"/>
          <w:szCs w:val="24"/>
        </w:rPr>
        <w:t xml:space="preserve">adium </w:t>
      </w:r>
      <w:r>
        <w:rPr>
          <w:rFonts w:ascii="Arial" w:hAnsi="Arial" w:cs="Arial"/>
          <w:sz w:val="24"/>
          <w:szCs w:val="24"/>
        </w:rPr>
        <w:t xml:space="preserve">wniesione w pieniądzu </w:t>
      </w:r>
      <w:r w:rsidRPr="002242B2">
        <w:rPr>
          <w:rFonts w:ascii="Arial" w:hAnsi="Arial" w:cs="Arial"/>
          <w:sz w:val="24"/>
          <w:szCs w:val="24"/>
        </w:rPr>
        <w:t>należy zwrócić na nr rachunku bankowego</w:t>
      </w:r>
      <w:r>
        <w:rPr>
          <w:rFonts w:ascii="Arial" w:hAnsi="Arial" w:cs="Arial"/>
          <w:sz w:val="24"/>
          <w:szCs w:val="24"/>
        </w:rPr>
        <w:t xml:space="preserve"> …………………………</w:t>
      </w:r>
      <w:r w:rsidR="005D351D">
        <w:rPr>
          <w:rFonts w:ascii="Arial" w:hAnsi="Arial" w:cs="Arial"/>
          <w:sz w:val="24"/>
          <w:szCs w:val="24"/>
        </w:rPr>
        <w:t>……….</w:t>
      </w:r>
      <w:r>
        <w:rPr>
          <w:rFonts w:ascii="Arial" w:hAnsi="Arial" w:cs="Arial"/>
          <w:sz w:val="24"/>
          <w:szCs w:val="24"/>
        </w:rPr>
        <w:t>. w Banku ………………………..</w:t>
      </w:r>
    </w:p>
    <w:p w14:paraId="2E979990" w14:textId="60C87C4E" w:rsidR="002242B2" w:rsidRDefault="002242B2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242B2">
        <w:rPr>
          <w:rFonts w:ascii="Arial" w:hAnsi="Arial" w:cs="Arial"/>
          <w:sz w:val="24"/>
          <w:szCs w:val="24"/>
        </w:rPr>
        <w:t>Oświadczenie o zwolnieniu wadium w formie innej niż w pieniądzu należy złożyć na adres gwaranta lub poręczyciela</w:t>
      </w:r>
      <w:r w:rsidR="00C01E7B">
        <w:rPr>
          <w:rFonts w:ascii="Arial" w:hAnsi="Arial" w:cs="Arial"/>
          <w:sz w:val="24"/>
          <w:szCs w:val="24"/>
        </w:rPr>
        <w:t xml:space="preserve"> (e-mail / pocztowy)</w:t>
      </w:r>
      <w:r w:rsidRPr="002242B2">
        <w:rPr>
          <w:rFonts w:ascii="Arial" w:hAnsi="Arial" w:cs="Arial"/>
          <w:sz w:val="24"/>
          <w:szCs w:val="24"/>
        </w:rPr>
        <w:t>: .............</w:t>
      </w:r>
      <w:r>
        <w:rPr>
          <w:rFonts w:ascii="Arial" w:hAnsi="Arial" w:cs="Arial"/>
          <w:sz w:val="24"/>
          <w:szCs w:val="24"/>
        </w:rPr>
        <w:t>.......</w:t>
      </w:r>
      <w:r w:rsidRPr="002242B2">
        <w:rPr>
          <w:rFonts w:ascii="Arial" w:hAnsi="Arial" w:cs="Arial"/>
          <w:sz w:val="24"/>
          <w:szCs w:val="24"/>
        </w:rPr>
        <w:t>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lastRenderedPageBreak/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4236"/>
        <w:gridCol w:w="2054"/>
        <w:gridCol w:w="2100"/>
      </w:tblGrid>
      <w:tr w:rsidR="00D84AAC" w:rsidRPr="00D84AAC" w14:paraId="0EA719E4" w14:textId="77777777" w:rsidTr="00F419A3">
        <w:tc>
          <w:tcPr>
            <w:tcW w:w="565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F419A3">
        <w:tc>
          <w:tcPr>
            <w:tcW w:w="565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F419A3">
        <w:tc>
          <w:tcPr>
            <w:tcW w:w="565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F419A3">
        <w:tc>
          <w:tcPr>
            <w:tcW w:w="565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BEB7432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</w:t>
      </w:r>
      <w:r w:rsidR="0017692C">
        <w:rPr>
          <w:rFonts w:ascii="Arial" w:hAnsi="Arial" w:cs="Arial"/>
          <w:sz w:val="24"/>
          <w:szCs w:val="24"/>
        </w:rPr>
        <w:t>D</w:t>
      </w:r>
      <w:r w:rsidRPr="00D84AAC">
        <w:rPr>
          <w:rFonts w:ascii="Arial" w:hAnsi="Arial" w:cs="Arial"/>
          <w:sz w:val="24"/>
          <w:szCs w:val="24"/>
        </w:rPr>
        <w:t>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7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7"/>
    </w:p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93DCC" w14:textId="77777777" w:rsidR="003052E6" w:rsidRDefault="003052E6" w:rsidP="00F80D3D">
      <w:pPr>
        <w:spacing w:after="0" w:line="240" w:lineRule="auto"/>
      </w:pPr>
      <w:r>
        <w:separator/>
      </w:r>
    </w:p>
  </w:endnote>
  <w:endnote w:type="continuationSeparator" w:id="0">
    <w:p w14:paraId="18A84F9E" w14:textId="77777777" w:rsidR="003052E6" w:rsidRDefault="003052E6" w:rsidP="00F8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4BAD2" w14:textId="77777777" w:rsidR="00BD5625" w:rsidRDefault="00BD56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39175"/>
      <w:docPartObj>
        <w:docPartGallery w:val="Page Numbers (Bottom of Page)"/>
        <w:docPartUnique/>
      </w:docPartObj>
    </w:sdtPr>
    <w:sdtContent>
      <w:p w14:paraId="72628425" w14:textId="4357F697" w:rsidR="00F80D3D" w:rsidRDefault="00F8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1B593" w14:textId="1493D7FF" w:rsidR="00F80D3D" w:rsidRDefault="00BD5625">
    <w:pPr>
      <w:pStyle w:val="Stopka"/>
    </w:pPr>
    <w:r>
      <w:rPr>
        <w:noProof/>
      </w:rPr>
      <w:drawing>
        <wp:inline distT="0" distB="0" distL="0" distR="0" wp14:anchorId="4798D780" wp14:editId="2D0E31A8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493E" w14:textId="77777777" w:rsidR="00BD5625" w:rsidRDefault="00BD5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961F1" w14:textId="77777777" w:rsidR="003052E6" w:rsidRDefault="003052E6" w:rsidP="00F80D3D">
      <w:pPr>
        <w:spacing w:after="0" w:line="240" w:lineRule="auto"/>
      </w:pPr>
      <w:r>
        <w:separator/>
      </w:r>
    </w:p>
  </w:footnote>
  <w:footnote w:type="continuationSeparator" w:id="0">
    <w:p w14:paraId="332371A1" w14:textId="77777777" w:rsidR="003052E6" w:rsidRDefault="003052E6" w:rsidP="00F8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91CA" w14:textId="77777777" w:rsidR="00BD5625" w:rsidRDefault="00BD56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7E6A" w14:textId="68D6359B" w:rsidR="00C738EC" w:rsidRDefault="00C738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AE13B" w14:textId="77777777" w:rsidR="00BD5625" w:rsidRDefault="00BD5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styna Orżanowska">
    <w15:presenceInfo w15:providerId="None" w15:userId="Justyna Orżan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AAC"/>
    <w:rsid w:val="00026364"/>
    <w:rsid w:val="00072273"/>
    <w:rsid w:val="000A31D9"/>
    <w:rsid w:val="001175CF"/>
    <w:rsid w:val="00134666"/>
    <w:rsid w:val="00147359"/>
    <w:rsid w:val="00147978"/>
    <w:rsid w:val="0017692C"/>
    <w:rsid w:val="00177573"/>
    <w:rsid w:val="00204AAC"/>
    <w:rsid w:val="00206EC7"/>
    <w:rsid w:val="002242B2"/>
    <w:rsid w:val="00290634"/>
    <w:rsid w:val="002A29EB"/>
    <w:rsid w:val="003052E6"/>
    <w:rsid w:val="00323F81"/>
    <w:rsid w:val="00362430"/>
    <w:rsid w:val="003B7DD5"/>
    <w:rsid w:val="004670FB"/>
    <w:rsid w:val="00471772"/>
    <w:rsid w:val="004959EA"/>
    <w:rsid w:val="004976EF"/>
    <w:rsid w:val="004D0484"/>
    <w:rsid w:val="004F4826"/>
    <w:rsid w:val="004F7F42"/>
    <w:rsid w:val="00510D86"/>
    <w:rsid w:val="005168AC"/>
    <w:rsid w:val="00524FE5"/>
    <w:rsid w:val="005606E3"/>
    <w:rsid w:val="00597C82"/>
    <w:rsid w:val="005A2834"/>
    <w:rsid w:val="005D351D"/>
    <w:rsid w:val="005F2630"/>
    <w:rsid w:val="0060528F"/>
    <w:rsid w:val="006474DA"/>
    <w:rsid w:val="00664CBE"/>
    <w:rsid w:val="00676C66"/>
    <w:rsid w:val="006D5C0A"/>
    <w:rsid w:val="00707FD1"/>
    <w:rsid w:val="00716C36"/>
    <w:rsid w:val="007205A9"/>
    <w:rsid w:val="00794838"/>
    <w:rsid w:val="007B1B92"/>
    <w:rsid w:val="007B2AD6"/>
    <w:rsid w:val="007D7B02"/>
    <w:rsid w:val="007E2BEF"/>
    <w:rsid w:val="007E4C22"/>
    <w:rsid w:val="008304FD"/>
    <w:rsid w:val="00841145"/>
    <w:rsid w:val="00881473"/>
    <w:rsid w:val="008954A5"/>
    <w:rsid w:val="008C7933"/>
    <w:rsid w:val="00912418"/>
    <w:rsid w:val="0091692A"/>
    <w:rsid w:val="00973954"/>
    <w:rsid w:val="009A0A7A"/>
    <w:rsid w:val="009A39BC"/>
    <w:rsid w:val="009A7F9E"/>
    <w:rsid w:val="009E2E16"/>
    <w:rsid w:val="00A849BD"/>
    <w:rsid w:val="00AA466C"/>
    <w:rsid w:val="00AE5286"/>
    <w:rsid w:val="00AF13D4"/>
    <w:rsid w:val="00B0764D"/>
    <w:rsid w:val="00B27715"/>
    <w:rsid w:val="00B6508A"/>
    <w:rsid w:val="00BD5625"/>
    <w:rsid w:val="00BF5C0F"/>
    <w:rsid w:val="00C01E7B"/>
    <w:rsid w:val="00C10636"/>
    <w:rsid w:val="00C31F80"/>
    <w:rsid w:val="00C738EC"/>
    <w:rsid w:val="00C83CBF"/>
    <w:rsid w:val="00CB14F0"/>
    <w:rsid w:val="00CC794A"/>
    <w:rsid w:val="00D23AB2"/>
    <w:rsid w:val="00D83E0D"/>
    <w:rsid w:val="00D84AAC"/>
    <w:rsid w:val="00DA209C"/>
    <w:rsid w:val="00DC2980"/>
    <w:rsid w:val="00DC2C55"/>
    <w:rsid w:val="00DE6A25"/>
    <w:rsid w:val="00E16FDC"/>
    <w:rsid w:val="00E3179F"/>
    <w:rsid w:val="00E63B72"/>
    <w:rsid w:val="00EE6509"/>
    <w:rsid w:val="00F31166"/>
    <w:rsid w:val="00F419A3"/>
    <w:rsid w:val="00F47386"/>
    <w:rsid w:val="00F47CBB"/>
    <w:rsid w:val="00F80D3D"/>
    <w:rsid w:val="00FE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D3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D3D"/>
    <w:rPr>
      <w:sz w:val="22"/>
      <w:szCs w:val="22"/>
    </w:rPr>
  </w:style>
  <w:style w:type="paragraph" w:styleId="Poprawka">
    <w:name w:val="Revision"/>
    <w:hidden/>
    <w:uiPriority w:val="99"/>
    <w:semiHidden/>
    <w:rsid w:val="00E3179F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1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1E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E7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E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1537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Orżanowska</dc:creator>
  <cp:lastModifiedBy>Justyna Orżanowska</cp:lastModifiedBy>
  <cp:revision>21</cp:revision>
  <dcterms:created xsi:type="dcterms:W3CDTF">2022-08-24T09:00:00Z</dcterms:created>
  <dcterms:modified xsi:type="dcterms:W3CDTF">2022-12-28T08:04:00Z</dcterms:modified>
</cp:coreProperties>
</file>